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ECBD9" w14:textId="77777777" w:rsidR="006E67DB" w:rsidRDefault="006E67DB" w:rsidP="00462E67">
      <w:pPr>
        <w:pStyle w:val="Titolo1"/>
        <w:rPr>
          <w:rFonts w:ascii="Calibri" w:hAnsi="Calibri" w:cs="Calibri"/>
          <w:sz w:val="28"/>
          <w:szCs w:val="28"/>
        </w:rPr>
      </w:pPr>
    </w:p>
    <w:p w14:paraId="28DE1D05" w14:textId="77777777" w:rsidR="006E67DB" w:rsidRDefault="006E67DB" w:rsidP="00462E67">
      <w:pPr>
        <w:pStyle w:val="Titolo1"/>
        <w:rPr>
          <w:rFonts w:ascii="Calibri" w:hAnsi="Calibri" w:cs="Calibri"/>
          <w:sz w:val="28"/>
          <w:szCs w:val="28"/>
        </w:rPr>
      </w:pPr>
    </w:p>
    <w:p w14:paraId="68539D15" w14:textId="36DF2012" w:rsidR="00462E67" w:rsidRPr="006E67DB" w:rsidRDefault="00462E67" w:rsidP="00462E67">
      <w:pPr>
        <w:pStyle w:val="Titolo1"/>
        <w:rPr>
          <w:rFonts w:ascii="Calibri" w:hAnsi="Calibri" w:cs="Calibri"/>
          <w:sz w:val="22"/>
          <w:szCs w:val="22"/>
        </w:rPr>
      </w:pPr>
      <w:r w:rsidRPr="006E67DB">
        <w:rPr>
          <w:rFonts w:ascii="Calibri" w:hAnsi="Calibri" w:cs="Calibri"/>
          <w:sz w:val="22"/>
          <w:szCs w:val="22"/>
        </w:rPr>
        <w:t xml:space="preserve">Dichiarazione inerente </w:t>
      </w:r>
      <w:proofErr w:type="gramStart"/>
      <w:r w:rsidRPr="006E67DB">
        <w:rPr>
          <w:rFonts w:ascii="Calibri" w:hAnsi="Calibri" w:cs="Calibri"/>
          <w:sz w:val="22"/>
          <w:szCs w:val="22"/>
        </w:rPr>
        <w:t>il</w:t>
      </w:r>
      <w:proofErr w:type="gramEnd"/>
      <w:r w:rsidRPr="006E67DB">
        <w:rPr>
          <w:rFonts w:ascii="Calibri" w:hAnsi="Calibri" w:cs="Calibri"/>
          <w:sz w:val="22"/>
          <w:szCs w:val="22"/>
        </w:rPr>
        <w:t xml:space="preserve"> conto corrente bancario</w:t>
      </w:r>
    </w:p>
    <w:p w14:paraId="1CD55607" w14:textId="77777777" w:rsidR="00462E67" w:rsidRPr="006E67DB" w:rsidRDefault="00462E67" w:rsidP="00462E67">
      <w:pPr>
        <w:jc w:val="both"/>
        <w:rPr>
          <w:rFonts w:ascii="Calibri" w:hAnsi="Calibri" w:cs="Calibri"/>
          <w:b/>
          <w:bCs/>
        </w:rPr>
      </w:pPr>
    </w:p>
    <w:p w14:paraId="3F520FA1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 xml:space="preserve">__ </w:t>
      </w:r>
      <w:proofErr w:type="spellStart"/>
      <w:r w:rsidRPr="006E67DB">
        <w:rPr>
          <w:rFonts w:ascii="Calibri" w:hAnsi="Calibri" w:cs="Calibri"/>
        </w:rPr>
        <w:t>sottoscritt</w:t>
      </w:r>
      <w:proofErr w:type="spellEnd"/>
      <w:r w:rsidRPr="006E67DB">
        <w:rPr>
          <w:rFonts w:ascii="Calibri" w:hAnsi="Calibri" w:cs="Calibri"/>
        </w:rPr>
        <w:t xml:space="preserve">___   </w:t>
      </w:r>
      <w:r w:rsidRPr="006E67DB">
        <w:rPr>
          <w:rFonts w:ascii="Calibri" w:hAnsi="Calibri" w:cs="Calibri"/>
        </w:rPr>
        <w:tab/>
      </w:r>
    </w:p>
    <w:p w14:paraId="4A2E5919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proofErr w:type="spellStart"/>
      <w:r w:rsidRPr="006E67DB">
        <w:rPr>
          <w:rFonts w:ascii="Calibri" w:hAnsi="Calibri" w:cs="Calibri"/>
        </w:rPr>
        <w:t>nat</w:t>
      </w:r>
      <w:proofErr w:type="spellEnd"/>
      <w:r w:rsidRPr="006E67DB">
        <w:rPr>
          <w:rFonts w:ascii="Calibri" w:hAnsi="Calibri" w:cs="Calibri"/>
        </w:rPr>
        <w:t xml:space="preserve">___ a ______________________ il __________ C.F. </w:t>
      </w:r>
      <w:r w:rsidRPr="006E67DB">
        <w:rPr>
          <w:rFonts w:ascii="Calibri" w:hAnsi="Calibri" w:cs="Calibri"/>
        </w:rPr>
        <w:tab/>
      </w:r>
    </w:p>
    <w:p w14:paraId="6F1CE41A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residente in Via__________________________________________________ n°</w:t>
      </w:r>
      <w:r w:rsidRPr="006E67DB">
        <w:rPr>
          <w:rFonts w:ascii="Calibri" w:hAnsi="Calibri" w:cs="Calibri"/>
        </w:rPr>
        <w:tab/>
      </w:r>
    </w:p>
    <w:p w14:paraId="4267B959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Comune _____________________________ CAP____________ Provincia__________________</w:t>
      </w:r>
      <w:r w:rsidRPr="006E67DB">
        <w:rPr>
          <w:rFonts w:ascii="Calibri" w:hAnsi="Calibri" w:cs="Calibri"/>
        </w:rPr>
        <w:tab/>
      </w:r>
    </w:p>
    <w:p w14:paraId="203E6792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In qualità di / titolare / legale rappresentante/ dell’Impresa/Organismo di Ricerca denominata/o:</w:t>
      </w:r>
    </w:p>
    <w:p w14:paraId="15181685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________________________________________________Forma giuridica</w:t>
      </w:r>
      <w:r w:rsidRPr="006E67DB">
        <w:rPr>
          <w:rFonts w:ascii="Calibri" w:hAnsi="Calibri" w:cs="Calibri"/>
        </w:rPr>
        <w:tab/>
      </w:r>
    </w:p>
    <w:p w14:paraId="5824B4EC" w14:textId="77777777" w:rsidR="00462E67" w:rsidRPr="006E67DB" w:rsidRDefault="00462E67" w:rsidP="00462E67">
      <w:pPr>
        <w:tabs>
          <w:tab w:val="left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con sede legale in:</w:t>
      </w:r>
    </w:p>
    <w:p w14:paraId="133D9BF3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Via___________________________________________________________ n°</w:t>
      </w:r>
      <w:r w:rsidRPr="006E67DB">
        <w:rPr>
          <w:rFonts w:ascii="Calibri" w:hAnsi="Calibri" w:cs="Calibri"/>
        </w:rPr>
        <w:tab/>
      </w:r>
    </w:p>
    <w:p w14:paraId="3D94876E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>Comune _____________________________ CAP_________ Provincia</w:t>
      </w:r>
      <w:r w:rsidRPr="006E67DB">
        <w:rPr>
          <w:rFonts w:ascii="Calibri" w:hAnsi="Calibri" w:cs="Calibri"/>
        </w:rPr>
        <w:tab/>
      </w:r>
    </w:p>
    <w:p w14:paraId="061C4BC0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 xml:space="preserve">Iscritta al registro delle imprese di ______________________ con il n. </w:t>
      </w:r>
      <w:r w:rsidRPr="006E67DB">
        <w:rPr>
          <w:rFonts w:ascii="Calibri" w:hAnsi="Calibri" w:cs="Calibri"/>
        </w:rPr>
        <w:tab/>
      </w:r>
    </w:p>
    <w:p w14:paraId="0692AE7D" w14:textId="77777777" w:rsidR="00462E67" w:rsidRPr="006E67DB" w:rsidRDefault="00462E67" w:rsidP="00462E67">
      <w:pPr>
        <w:tabs>
          <w:tab w:val="left" w:leader="underscore" w:pos="9540"/>
        </w:tabs>
        <w:spacing w:after="120"/>
        <w:ind w:right="98"/>
        <w:rPr>
          <w:rFonts w:ascii="Calibri" w:hAnsi="Calibri" w:cs="Calibri"/>
        </w:rPr>
      </w:pPr>
      <w:r w:rsidRPr="006E67DB">
        <w:rPr>
          <w:rFonts w:ascii="Calibri" w:hAnsi="Calibri" w:cs="Calibri"/>
        </w:rPr>
        <w:t xml:space="preserve">C.F. __________________________________ P.IVA </w:t>
      </w:r>
      <w:r w:rsidRPr="006E67DB">
        <w:rPr>
          <w:rFonts w:ascii="Calibri" w:hAnsi="Calibri" w:cs="Calibri"/>
        </w:rPr>
        <w:tab/>
      </w:r>
    </w:p>
    <w:p w14:paraId="443CAB8E" w14:textId="77777777" w:rsidR="00462E67" w:rsidRPr="006E67DB" w:rsidRDefault="00462E67" w:rsidP="00462E67">
      <w:pPr>
        <w:spacing w:after="0"/>
        <w:jc w:val="both"/>
        <w:rPr>
          <w:rFonts w:ascii="Calibri" w:hAnsi="Calibri" w:cs="Calibri"/>
        </w:rPr>
      </w:pPr>
    </w:p>
    <w:p w14:paraId="668E3EA0" w14:textId="66C91235" w:rsidR="00B803E1" w:rsidRPr="006E67DB" w:rsidRDefault="006E67DB" w:rsidP="00E9751C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="003D21DE" w:rsidRPr="006E67DB">
        <w:rPr>
          <w:rFonts w:ascii="Calibri" w:hAnsi="Calibri" w:cs="Calibri"/>
        </w:rPr>
        <w:t xml:space="preserve">on riferimento alla domanda di contributo Prot. n. …… inoltrata in data </w:t>
      </w:r>
      <w:proofErr w:type="gramStart"/>
      <w:r w:rsidR="00D3458B" w:rsidRPr="006E67DB">
        <w:rPr>
          <w:rFonts w:ascii="Calibri" w:hAnsi="Calibri" w:cs="Calibri"/>
        </w:rPr>
        <w:t>…</w:t>
      </w:r>
      <w:r>
        <w:rPr>
          <w:rFonts w:ascii="Calibri" w:hAnsi="Calibri" w:cs="Calibri"/>
        </w:rPr>
        <w:t>….</w:t>
      </w:r>
      <w:proofErr w:type="gramEnd"/>
      <w:r w:rsidR="003D21DE" w:rsidRPr="006E67DB">
        <w:rPr>
          <w:rFonts w:ascii="Calibri" w:hAnsi="Calibri" w:cs="Calibri"/>
        </w:rPr>
        <w:t>, a valere sulle risorse di cui all’Avviso Pubblico “</w:t>
      </w:r>
      <w:r w:rsidRPr="007F45D6">
        <w:rPr>
          <w:rFonts w:ascii="Calibri" w:hAnsi="Calibri" w:cs="Calibri"/>
          <w:b/>
          <w:bCs/>
        </w:rPr>
        <w:t>Sostegno alle start-up innovative nel settore videoludico nell'ambito del progetto Cinecittà Game Hub”</w:t>
      </w:r>
      <w:r w:rsidRPr="006E67DB">
        <w:rPr>
          <w:rFonts w:ascii="Calibri" w:hAnsi="Calibri" w:cs="Calibri"/>
        </w:rPr>
        <w:t xml:space="preserve"> L.R. 13/2013 Art. 6 “Fondo per la nascita e lo sviluppo di imprese start-up innovative” approvato con Determinazione n. G16414 del 29/12/2020 </w:t>
      </w:r>
      <w:r w:rsidR="003D21DE" w:rsidRPr="006E67DB">
        <w:rPr>
          <w:rFonts w:ascii="Calibri" w:hAnsi="Calibri" w:cs="Calibri"/>
        </w:rPr>
        <w:t xml:space="preserve">e risultata ammissibile </w:t>
      </w:r>
      <w:r w:rsidRPr="006E67DB">
        <w:rPr>
          <w:rFonts w:ascii="Calibri" w:hAnsi="Calibri" w:cs="Calibri"/>
        </w:rPr>
        <w:t>con Determinazione n. G15254 del 09/12/2021 pubblicata sul BURL n. 117 del 16/12/2021</w:t>
      </w:r>
    </w:p>
    <w:p w14:paraId="7A056A5F" w14:textId="77777777" w:rsidR="00AF0F16" w:rsidRPr="006E67DB" w:rsidRDefault="00AF0F16" w:rsidP="00E9751C">
      <w:pPr>
        <w:spacing w:after="0"/>
        <w:jc w:val="both"/>
        <w:rPr>
          <w:rFonts w:ascii="Calibri" w:hAnsi="Calibri" w:cs="Calibri"/>
        </w:rPr>
      </w:pPr>
    </w:p>
    <w:p w14:paraId="3CCEAE15" w14:textId="77777777" w:rsidR="00462E67" w:rsidRPr="006E67DB" w:rsidRDefault="00462E67" w:rsidP="00462E67">
      <w:pPr>
        <w:autoSpaceDE w:val="0"/>
        <w:autoSpaceDN w:val="0"/>
        <w:adjustRightInd w:val="0"/>
        <w:spacing w:after="0"/>
        <w:jc w:val="center"/>
        <w:rPr>
          <w:rFonts w:cs="Times New Roman"/>
          <w:b/>
        </w:rPr>
      </w:pPr>
      <w:r w:rsidRPr="006E67DB">
        <w:rPr>
          <w:rFonts w:cs="Times New Roman"/>
          <w:b/>
        </w:rPr>
        <w:t>DICHIARA</w:t>
      </w:r>
    </w:p>
    <w:p w14:paraId="5FF920F0" w14:textId="77777777" w:rsidR="00462E67" w:rsidRPr="006E67DB" w:rsidRDefault="00462E67" w:rsidP="00462E67">
      <w:pPr>
        <w:autoSpaceDE w:val="0"/>
        <w:autoSpaceDN w:val="0"/>
        <w:adjustRightInd w:val="0"/>
        <w:spacing w:after="0"/>
        <w:ind w:left="-142"/>
        <w:rPr>
          <w:rFonts w:cs="Times New Roman"/>
        </w:rPr>
      </w:pPr>
    </w:p>
    <w:p w14:paraId="737171B3" w14:textId="77777777" w:rsidR="00462E67" w:rsidRPr="006E67DB" w:rsidRDefault="00462E67" w:rsidP="00462E67">
      <w:pPr>
        <w:autoSpaceDE w:val="0"/>
        <w:autoSpaceDN w:val="0"/>
        <w:adjustRightInd w:val="0"/>
        <w:spacing w:after="0"/>
        <w:rPr>
          <w:rFonts w:cstheme="minorHAnsi"/>
        </w:rPr>
      </w:pPr>
      <w:r w:rsidRPr="006E67DB">
        <w:rPr>
          <w:rFonts w:cstheme="minorHAnsi"/>
        </w:rPr>
        <w:t>di aver utilizzato, per tutte le transazioni finanziarie relative alla quota di investimento approvato, il conto corrente bancario dedicato di seguito indicato</w:t>
      </w:r>
      <w:r w:rsidRPr="006E67DB">
        <w:rPr>
          <w:rStyle w:val="Rimandonotaapidipagina"/>
          <w:rFonts w:cstheme="minorHAnsi"/>
        </w:rPr>
        <w:footnoteReference w:id="1"/>
      </w:r>
      <w:r w:rsidRPr="006E67DB">
        <w:rPr>
          <w:rFonts w:cstheme="minorHAnsi"/>
        </w:rPr>
        <w:t>:</w:t>
      </w:r>
    </w:p>
    <w:p w14:paraId="6223CA0D" w14:textId="77777777" w:rsidR="00462E67" w:rsidRPr="006E67DB" w:rsidRDefault="00462E67" w:rsidP="00462E67">
      <w:pPr>
        <w:spacing w:after="0"/>
        <w:jc w:val="both"/>
        <w:rPr>
          <w:rFonts w:ascii="Calibri" w:hAnsi="Calibri" w:cs="Calibri"/>
        </w:rPr>
      </w:pPr>
    </w:p>
    <w:tbl>
      <w:tblPr>
        <w:tblStyle w:val="Grigliatabella"/>
        <w:tblW w:w="9639" w:type="dxa"/>
        <w:jc w:val="center"/>
        <w:tblLook w:val="04A0" w:firstRow="1" w:lastRow="0" w:firstColumn="1" w:lastColumn="0" w:noHBand="0" w:noVBand="1"/>
      </w:tblPr>
      <w:tblGrid>
        <w:gridCol w:w="1660"/>
        <w:gridCol w:w="7979"/>
      </w:tblGrid>
      <w:tr w:rsidR="00462E67" w:rsidRPr="006E67DB" w14:paraId="7AB9629F" w14:textId="77777777" w:rsidTr="00EB7EA8">
        <w:trPr>
          <w:jc w:val="center"/>
        </w:trPr>
        <w:tc>
          <w:tcPr>
            <w:tcW w:w="1660" w:type="dxa"/>
            <w:vAlign w:val="center"/>
          </w:tcPr>
          <w:p w14:paraId="120B2F77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6E67DB">
              <w:rPr>
                <w:rFonts w:cs="Times New Roman"/>
              </w:rPr>
              <w:t xml:space="preserve">C/C </w:t>
            </w:r>
            <w:r w:rsidRPr="006E67DB">
              <w:rPr>
                <w:rFonts w:ascii="Calibri" w:hAnsi="Calibri"/>
                <w:lang w:val="de-DE"/>
              </w:rPr>
              <w:t>N°</w:t>
            </w:r>
          </w:p>
        </w:tc>
        <w:tc>
          <w:tcPr>
            <w:tcW w:w="7979" w:type="dxa"/>
          </w:tcPr>
          <w:p w14:paraId="52289A6F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ind w:right="-786"/>
              <w:rPr>
                <w:rFonts w:cs="Times New Roman"/>
              </w:rPr>
            </w:pPr>
          </w:p>
        </w:tc>
      </w:tr>
      <w:tr w:rsidR="00462E67" w:rsidRPr="006E67DB" w14:paraId="6292F331" w14:textId="77777777" w:rsidTr="00EB7EA8">
        <w:trPr>
          <w:jc w:val="center"/>
        </w:trPr>
        <w:tc>
          <w:tcPr>
            <w:tcW w:w="1660" w:type="dxa"/>
            <w:vAlign w:val="center"/>
          </w:tcPr>
          <w:p w14:paraId="350966D9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6E67DB">
              <w:rPr>
                <w:rFonts w:cs="Times New Roman"/>
              </w:rPr>
              <w:t>INTESTATO A</w:t>
            </w:r>
          </w:p>
        </w:tc>
        <w:tc>
          <w:tcPr>
            <w:tcW w:w="7979" w:type="dxa"/>
          </w:tcPr>
          <w:p w14:paraId="44BB5AB0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  <w:tr w:rsidR="00462E67" w:rsidRPr="006E67DB" w14:paraId="7AC7528F" w14:textId="77777777" w:rsidTr="00EB7EA8">
        <w:trPr>
          <w:jc w:val="center"/>
        </w:trPr>
        <w:tc>
          <w:tcPr>
            <w:tcW w:w="1660" w:type="dxa"/>
            <w:vAlign w:val="center"/>
          </w:tcPr>
          <w:p w14:paraId="3A88962A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  <w:r w:rsidRPr="006E67DB">
              <w:rPr>
                <w:rFonts w:cs="Times New Roman"/>
              </w:rPr>
              <w:t>BANCA</w:t>
            </w:r>
          </w:p>
        </w:tc>
        <w:tc>
          <w:tcPr>
            <w:tcW w:w="7979" w:type="dxa"/>
          </w:tcPr>
          <w:p w14:paraId="24F58A4C" w14:textId="77777777" w:rsidR="00462E67" w:rsidRPr="006E67DB" w:rsidRDefault="00462E67" w:rsidP="00EB7EA8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</w:rPr>
            </w:pPr>
          </w:p>
        </w:tc>
      </w:tr>
    </w:tbl>
    <w:p w14:paraId="4BB726B1" w14:textId="77777777" w:rsidR="00462E67" w:rsidRPr="006E67DB" w:rsidRDefault="00462E67" w:rsidP="00462E67">
      <w:pPr>
        <w:spacing w:after="0"/>
        <w:jc w:val="both"/>
        <w:rPr>
          <w:rFonts w:ascii="Calibri" w:hAnsi="Calibri" w:cs="Calibri"/>
        </w:rPr>
      </w:pPr>
    </w:p>
    <w:p w14:paraId="5569280D" w14:textId="77777777" w:rsidR="007F45D6" w:rsidRDefault="007F45D6" w:rsidP="006E67DB">
      <w:pPr>
        <w:spacing w:after="120" w:line="257" w:lineRule="auto"/>
        <w:ind w:left="4678"/>
        <w:rPr>
          <w:rFonts w:cstheme="minorHAnsi"/>
        </w:rPr>
      </w:pPr>
      <w:r>
        <w:rPr>
          <w:rFonts w:cstheme="minorHAnsi"/>
        </w:rPr>
        <w:t xml:space="preserve">      </w:t>
      </w:r>
    </w:p>
    <w:p w14:paraId="7D50A165" w14:textId="0F8DFE80" w:rsidR="006E67DB" w:rsidRPr="007F45D6" w:rsidRDefault="006E67DB" w:rsidP="006E67DB">
      <w:pPr>
        <w:spacing w:after="120" w:line="257" w:lineRule="auto"/>
        <w:ind w:left="4678"/>
        <w:rPr>
          <w:rFonts w:cstheme="minorHAnsi"/>
        </w:rPr>
      </w:pPr>
      <w:r w:rsidRPr="007F45D6">
        <w:rPr>
          <w:rFonts w:cstheme="minorHAnsi"/>
        </w:rPr>
        <w:t>IL Legale Rappresentante</w:t>
      </w:r>
    </w:p>
    <w:p w14:paraId="194C9542" w14:textId="596CD576" w:rsidR="006E67DB" w:rsidRPr="007F45D6" w:rsidRDefault="006E67DB" w:rsidP="006E67DB">
      <w:pPr>
        <w:jc w:val="center"/>
        <w:rPr>
          <w:rFonts w:cstheme="minorHAnsi"/>
        </w:rPr>
      </w:pPr>
      <w:r w:rsidRPr="007F45D6">
        <w:rPr>
          <w:rFonts w:cstheme="minorHAnsi"/>
        </w:rPr>
        <w:t xml:space="preserve">                                                           DATATO E SOTTOSCRITTO CON FIRMA DIGITALE  </w:t>
      </w:r>
    </w:p>
    <w:p w14:paraId="4C54401F" w14:textId="476B600D" w:rsidR="00462E67" w:rsidRPr="006E67DB" w:rsidRDefault="00462E67" w:rsidP="006E67DB">
      <w:pPr>
        <w:pStyle w:val="Pidipagina"/>
        <w:tabs>
          <w:tab w:val="clear" w:pos="4819"/>
          <w:tab w:val="center" w:pos="6840"/>
        </w:tabs>
        <w:rPr>
          <w:rFonts w:ascii="Calibri" w:hAnsi="Calibri" w:cs="Calibri"/>
        </w:rPr>
      </w:pPr>
    </w:p>
    <w:sectPr w:rsidR="00462E67" w:rsidRPr="006E67D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9EE5B" w14:textId="77777777" w:rsidR="00425A36" w:rsidRDefault="00425A36" w:rsidP="00007036">
      <w:pPr>
        <w:spacing w:after="0" w:line="240" w:lineRule="auto"/>
      </w:pPr>
      <w:r>
        <w:separator/>
      </w:r>
    </w:p>
  </w:endnote>
  <w:endnote w:type="continuationSeparator" w:id="0">
    <w:p w14:paraId="00F026B4" w14:textId="77777777" w:rsidR="00425A36" w:rsidRDefault="00425A36" w:rsidP="00007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D162" w14:textId="77777777" w:rsidR="007059C8" w:rsidRPr="00E26247" w:rsidRDefault="007059C8" w:rsidP="007059C8">
    <w:pPr>
      <w:pStyle w:val="Pidipagina"/>
      <w:jc w:val="center"/>
      <w:rPr>
        <w:rFonts w:ascii="Calibri" w:hAnsi="Calibri" w:cs="Calibri"/>
      </w:rPr>
    </w:pPr>
    <w:r w:rsidRPr="00E26247">
      <w:rPr>
        <w:rFonts w:ascii="Calibri" w:hAnsi="Calibri" w:cs="Calibri"/>
      </w:rPr>
      <w:fldChar w:fldCharType="begin"/>
    </w:r>
    <w:r w:rsidRPr="00E26247">
      <w:rPr>
        <w:rFonts w:ascii="Calibri" w:hAnsi="Calibri" w:cs="Calibri"/>
      </w:rPr>
      <w:instrText xml:space="preserve"> PAGE   \* MERGEFORMAT </w:instrText>
    </w:r>
    <w:r w:rsidRPr="00E26247">
      <w:rPr>
        <w:rFonts w:ascii="Calibri" w:hAnsi="Calibri" w:cs="Calibri"/>
      </w:rPr>
      <w:fldChar w:fldCharType="separate"/>
    </w:r>
    <w:r w:rsidR="005043C1">
      <w:rPr>
        <w:rFonts w:ascii="Calibri" w:hAnsi="Calibri" w:cs="Calibri"/>
        <w:noProof/>
      </w:rPr>
      <w:t>1</w:t>
    </w:r>
    <w:r w:rsidRPr="00E26247">
      <w:rPr>
        <w:rFonts w:ascii="Calibri" w:hAnsi="Calibri" w:cs="Calibri"/>
      </w:rPr>
      <w:fldChar w:fldCharType="end"/>
    </w:r>
  </w:p>
  <w:p w14:paraId="11EC88F3" w14:textId="77777777" w:rsidR="007059C8" w:rsidRDefault="007059C8" w:rsidP="007059C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D5E1" w14:textId="77777777" w:rsidR="00425A36" w:rsidRDefault="00425A36" w:rsidP="00007036">
      <w:pPr>
        <w:spacing w:after="0" w:line="240" w:lineRule="auto"/>
      </w:pPr>
      <w:r>
        <w:separator/>
      </w:r>
    </w:p>
  </w:footnote>
  <w:footnote w:type="continuationSeparator" w:id="0">
    <w:p w14:paraId="4BC72FE7" w14:textId="77777777" w:rsidR="00425A36" w:rsidRDefault="00425A36" w:rsidP="00007036">
      <w:pPr>
        <w:spacing w:after="0" w:line="240" w:lineRule="auto"/>
      </w:pPr>
      <w:r>
        <w:continuationSeparator/>
      </w:r>
    </w:p>
  </w:footnote>
  <w:footnote w:id="1">
    <w:p w14:paraId="28BC0562" w14:textId="77777777" w:rsidR="00462E67" w:rsidRDefault="00462E67" w:rsidP="00462E67">
      <w:pPr>
        <w:pStyle w:val="Testonotaapidipagina"/>
      </w:pPr>
      <w:r>
        <w:rPr>
          <w:rStyle w:val="Rimandonotaapidipagina"/>
        </w:rPr>
        <w:footnoteRef/>
      </w:r>
      <w:r>
        <w:t xml:space="preserve"> Qualora i conti correnti dedicati siano più di uno, replicare la tabella con i dati di ciascun conto corrente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F965" w14:textId="6665F9F2" w:rsidR="00007036" w:rsidRPr="00AD47B8" w:rsidRDefault="00B077D1" w:rsidP="00B077D1">
    <w:pPr>
      <w:ind w:left="7788"/>
      <w:rPr>
        <w:i/>
      </w:rPr>
    </w:pPr>
    <w:ins w:id="0" w:author="Daniela Terrinoni" w:date="2021-12-02T10:59:00Z">
      <w:r w:rsidRPr="00976D9A">
        <w:rPr>
          <w:rFonts w:ascii="Cambria" w:eastAsia="MS Mincho" w:hAnsi="Cambria"/>
          <w:noProof/>
        </w:rPr>
        <w:drawing>
          <wp:anchor distT="0" distB="0" distL="114300" distR="114300" simplePos="0" relativeHeight="251661824" behindDoc="1" locked="0" layoutInCell="1" allowOverlap="1" wp14:anchorId="7CA6CF11" wp14:editId="649B2C46">
            <wp:simplePos x="0" y="0"/>
            <wp:positionH relativeFrom="column">
              <wp:posOffset>-746760</wp:posOffset>
            </wp:positionH>
            <wp:positionV relativeFrom="margin">
              <wp:posOffset>-1311275</wp:posOffset>
            </wp:positionV>
            <wp:extent cx="7550785" cy="10662285"/>
            <wp:effectExtent l="0" t="0" r="0" b="5715"/>
            <wp:wrapNone/>
            <wp:docPr id="7" name="Immagine 7" descr="Macintosh HD:Users:giulia:Desktop:Carta Intestata Lazio Inn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giulia:Desktop:Carta Intestata Lazio Innova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66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3D21DE" w:rsidRPr="00AD47B8">
      <w:rPr>
        <w:i/>
      </w:rPr>
      <w:t>All</w:t>
    </w:r>
    <w:r w:rsidR="007F45D6">
      <w:rPr>
        <w:i/>
      </w:rPr>
      <w:t>egato n.</w:t>
    </w:r>
    <w:r w:rsidR="003D21DE" w:rsidRPr="00AD47B8">
      <w:rPr>
        <w:i/>
      </w:rPr>
      <w:t xml:space="preserve"> </w:t>
    </w:r>
    <w:r w:rsidR="0036203A">
      <w:rPr>
        <w:i/>
      </w:rPr>
      <w:t>7</w:t>
    </w:r>
  </w:p>
  <w:p w14:paraId="5A4F5D1C" w14:textId="38CCB08E" w:rsidR="00007036" w:rsidRDefault="00B077D1" w:rsidP="00B077D1">
    <w:pPr>
      <w:ind w:left="5664" w:firstLine="708"/>
      <w:jc w:val="center"/>
    </w:pPr>
    <w:r>
      <w:rPr>
        <w:rFonts w:ascii="Arial" w:hAnsi="Arial" w:cs="Arial"/>
        <w:noProof/>
      </w:rPr>
      <w:drawing>
        <wp:inline distT="0" distB="0" distL="0" distR="0" wp14:anchorId="580B7ABC" wp14:editId="4B705045">
          <wp:extent cx="1303020" cy="495300"/>
          <wp:effectExtent l="0" t="0" r="0" b="0"/>
          <wp:docPr id="2" name="Immagine 2" descr="NUOVO LOGO BAN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NUOVO LOGO BAND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500" r="20409"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a Terrinoni">
    <w15:presenceInfo w15:providerId="AD" w15:userId="S::TerrinoniD@lazioinnova.it::d0d2b120-8ce6-4b73-837e-55c23edb68c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E17"/>
    <w:rsid w:val="00007036"/>
    <w:rsid w:val="000E734C"/>
    <w:rsid w:val="001D0E0F"/>
    <w:rsid w:val="0036203A"/>
    <w:rsid w:val="00365488"/>
    <w:rsid w:val="003D21DE"/>
    <w:rsid w:val="00425A36"/>
    <w:rsid w:val="00462E67"/>
    <w:rsid w:val="00476209"/>
    <w:rsid w:val="004B7FCA"/>
    <w:rsid w:val="005043C1"/>
    <w:rsid w:val="0052482B"/>
    <w:rsid w:val="00546390"/>
    <w:rsid w:val="006E67DB"/>
    <w:rsid w:val="007059C8"/>
    <w:rsid w:val="00785BD3"/>
    <w:rsid w:val="007A4363"/>
    <w:rsid w:val="007E7D82"/>
    <w:rsid w:val="007F45D6"/>
    <w:rsid w:val="00862530"/>
    <w:rsid w:val="00963463"/>
    <w:rsid w:val="00973781"/>
    <w:rsid w:val="00A427B7"/>
    <w:rsid w:val="00A46294"/>
    <w:rsid w:val="00AD47B8"/>
    <w:rsid w:val="00AF0F16"/>
    <w:rsid w:val="00B077D1"/>
    <w:rsid w:val="00B51E17"/>
    <w:rsid w:val="00B63A39"/>
    <w:rsid w:val="00B803E1"/>
    <w:rsid w:val="00D23DD4"/>
    <w:rsid w:val="00D3458B"/>
    <w:rsid w:val="00DD1833"/>
    <w:rsid w:val="00E9751C"/>
    <w:rsid w:val="00EC5F49"/>
    <w:rsid w:val="00EE75D8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C3C28ED"/>
  <w15:docId w15:val="{89938EEA-69D2-43D9-BD5C-D12325AB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62E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D1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semiHidden/>
    <w:rsid w:val="00EE75D8"/>
    <w:pPr>
      <w:tabs>
        <w:tab w:val="left" w:pos="284"/>
      </w:tabs>
      <w:spacing w:after="0" w:line="340" w:lineRule="exact"/>
      <w:ind w:left="284" w:hanging="284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EE75D8"/>
    <w:rPr>
      <w:rFonts w:ascii="Times New Roman" w:eastAsia="Times New Roman" w:hAnsi="Times New Roman" w:cs="Times New Roman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007036"/>
  </w:style>
  <w:style w:type="paragraph" w:styleId="Pidipagina">
    <w:name w:val="footer"/>
    <w:basedOn w:val="Normale"/>
    <w:link w:val="PidipaginaCarattere"/>
    <w:unhideWhenUsed/>
    <w:rsid w:val="000070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0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7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7036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B803E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E9751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rsid w:val="00E9751C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751C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rsid w:val="00462E67"/>
    <w:rPr>
      <w:rFonts w:ascii="Times New Roman" w:eastAsia="Times New Roman" w:hAnsi="Times New Roman" w:cs="Times New Roman"/>
      <w:b/>
      <w:sz w:val="24"/>
      <w:szCs w:val="18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2E6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2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C3B9F-13B4-4999-8E07-6E96725B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229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Glauco Collepardi</dc:creator>
  <cp:keywords/>
  <dc:description/>
  <cp:lastModifiedBy>Daniela Terrinoni</cp:lastModifiedBy>
  <cp:revision>33</cp:revision>
  <dcterms:created xsi:type="dcterms:W3CDTF">2015-11-18T09:13:00Z</dcterms:created>
  <dcterms:modified xsi:type="dcterms:W3CDTF">2022-02-09T09:32:00Z</dcterms:modified>
</cp:coreProperties>
</file>